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336BE7" w14:textId="12E1D229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1A0EFE" w14:paraId="47336BEA" w14:textId="77777777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36BE8" w14:textId="77777777" w:rsidR="001A0EFE" w:rsidRDefault="001A0EFE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36BE9" w14:textId="77777777" w:rsidR="001A0EFE" w:rsidRPr="001A0EFE" w:rsidRDefault="002C7DD4" w:rsidP="001A0EF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2C7DD4">
              <w:rPr>
                <w:b/>
                <w:sz w:val="26"/>
                <w:szCs w:val="26"/>
                <w:lang w:val="en-US"/>
              </w:rPr>
              <w:t>203B_251</w:t>
            </w:r>
          </w:p>
        </w:tc>
      </w:tr>
      <w:tr w:rsidR="001A0EFE" w14:paraId="47336BED" w14:textId="77777777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36BEB" w14:textId="77777777" w:rsidR="001A0EFE" w:rsidRDefault="001A0EFE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36BEC" w14:textId="77777777" w:rsidR="001A0EFE" w:rsidRPr="002C7DD4" w:rsidRDefault="002C7DD4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2C7DD4">
              <w:rPr>
                <w:b/>
                <w:sz w:val="24"/>
                <w:szCs w:val="24"/>
                <w:lang w:val="en-US"/>
              </w:rPr>
              <w:t>2115182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EF73C8" w14:paraId="53C334C6" w14:textId="77777777" w:rsidTr="0053733C">
        <w:trPr>
          <w:jc w:val="right"/>
        </w:trPr>
        <w:tc>
          <w:tcPr>
            <w:tcW w:w="5500" w:type="dxa"/>
            <w:hideMark/>
          </w:tcPr>
          <w:p w14:paraId="11F3DF1E" w14:textId="77777777" w:rsidR="00EF73C8" w:rsidRDefault="00EF73C8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EF73C8" w:rsidRPr="006A2A48" w14:paraId="78EE061F" w14:textId="77777777" w:rsidTr="0053733C">
        <w:trPr>
          <w:jc w:val="right"/>
        </w:trPr>
        <w:tc>
          <w:tcPr>
            <w:tcW w:w="5500" w:type="dxa"/>
            <w:hideMark/>
          </w:tcPr>
          <w:p w14:paraId="02CC7696" w14:textId="77777777" w:rsidR="00EF73C8" w:rsidRPr="006A2A48" w:rsidRDefault="00EF73C8" w:rsidP="0053733C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EF73C8" w:rsidRPr="006A2A48" w14:paraId="3425DE0D" w14:textId="77777777" w:rsidTr="0053733C">
        <w:trPr>
          <w:jc w:val="right"/>
        </w:trPr>
        <w:tc>
          <w:tcPr>
            <w:tcW w:w="5500" w:type="dxa"/>
            <w:hideMark/>
          </w:tcPr>
          <w:p w14:paraId="5E6DC4DB" w14:textId="77777777" w:rsidR="00EF73C8" w:rsidRPr="006A2A48" w:rsidRDefault="00EF73C8" w:rsidP="0053733C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EF73C8" w:rsidRPr="006A2A48" w14:paraId="27A5CFEE" w14:textId="77777777" w:rsidTr="0053733C">
        <w:trPr>
          <w:jc w:val="right"/>
        </w:trPr>
        <w:tc>
          <w:tcPr>
            <w:tcW w:w="5500" w:type="dxa"/>
            <w:hideMark/>
          </w:tcPr>
          <w:p w14:paraId="2BC4600E" w14:textId="77777777" w:rsidR="00EF73C8" w:rsidRPr="006A2A48" w:rsidRDefault="00EF73C8" w:rsidP="0053733C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EF73C8" w14:paraId="28929655" w14:textId="77777777" w:rsidTr="0053733C">
        <w:trPr>
          <w:trHeight w:val="430"/>
          <w:jc w:val="right"/>
        </w:trPr>
        <w:tc>
          <w:tcPr>
            <w:tcW w:w="5500" w:type="dxa"/>
            <w:hideMark/>
          </w:tcPr>
          <w:p w14:paraId="1F26A4F2" w14:textId="77777777" w:rsidR="00EF73C8" w:rsidRDefault="00EF73C8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EF73C8" w:rsidRPr="006A2A48" w14:paraId="3991366D" w14:textId="77777777" w:rsidTr="0053733C">
        <w:trPr>
          <w:trHeight w:val="407"/>
          <w:jc w:val="right"/>
        </w:trPr>
        <w:tc>
          <w:tcPr>
            <w:tcW w:w="5500" w:type="dxa"/>
            <w:hideMark/>
          </w:tcPr>
          <w:p w14:paraId="1A9DFA1F" w14:textId="77777777" w:rsidR="00EF73C8" w:rsidRPr="006A2A48" w:rsidRDefault="00EF73C8" w:rsidP="0053733C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47336BF3" w14:textId="77777777" w:rsidR="0026453A" w:rsidRPr="00697DC5" w:rsidRDefault="0026453A" w:rsidP="0026453A"/>
    <w:p w14:paraId="47336BF4" w14:textId="77777777" w:rsidR="0026453A" w:rsidRPr="00697DC5" w:rsidRDefault="0026453A" w:rsidP="0026453A"/>
    <w:p w14:paraId="47336BF5" w14:textId="77777777"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14:paraId="47336BF6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5E0D3E">
        <w:rPr>
          <w:b/>
          <w:sz w:val="26"/>
          <w:szCs w:val="26"/>
        </w:rPr>
        <w:t>(</w:t>
      </w:r>
      <w:r w:rsidR="0034756E" w:rsidRPr="008B6813">
        <w:rPr>
          <w:b/>
          <w:sz w:val="26"/>
          <w:szCs w:val="26"/>
        </w:rPr>
        <w:t>Болт М16х60</w:t>
      </w:r>
      <w:r w:rsidR="005E0D3E">
        <w:rPr>
          <w:b/>
          <w:sz w:val="26"/>
          <w:szCs w:val="26"/>
        </w:rPr>
        <w:t>)</w:t>
      </w:r>
      <w:r w:rsidR="008B6813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47336BF7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47336BF8" w14:textId="77777777" w:rsidR="005E0D3E" w:rsidRDefault="005E0D3E" w:rsidP="005E0D3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47336BF9" w14:textId="77777777" w:rsidR="005E0D3E" w:rsidRDefault="005E0D3E" w:rsidP="005E0D3E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47336BFA" w14:textId="77777777" w:rsidR="005E0D3E" w:rsidRDefault="005E0D3E" w:rsidP="005E0D3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7336BFB" w14:textId="77777777" w:rsidR="005E0D3E" w:rsidRDefault="005E0D3E" w:rsidP="005E0D3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47336BFC" w14:textId="77777777" w:rsidR="005E0D3E" w:rsidRDefault="005E0D3E" w:rsidP="005E0D3E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47336BFD" w14:textId="77777777" w:rsidR="005E0D3E" w:rsidRDefault="005E0D3E" w:rsidP="005E0D3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47336BFE" w14:textId="77777777" w:rsidR="005E0D3E" w:rsidRDefault="005E0D3E" w:rsidP="005E0D3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47336BFF" w14:textId="77777777" w:rsidR="005E0D3E" w:rsidRDefault="005E0D3E" w:rsidP="005E0D3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7336C00" w14:textId="77777777" w:rsidR="005E0D3E" w:rsidRDefault="005E0D3E" w:rsidP="005E0D3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47336C01" w14:textId="77777777" w:rsidR="005E0D3E" w:rsidRDefault="005E0D3E" w:rsidP="005E0D3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47336C02" w14:textId="77777777" w:rsidR="005E0D3E" w:rsidRDefault="005E0D3E" w:rsidP="005E0D3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47336C03" w14:textId="77AE98EC" w:rsidR="005E0D3E" w:rsidRDefault="005E0D3E" w:rsidP="005E0D3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EF73C8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47336C04" w14:textId="77777777" w:rsidR="005E0D3E" w:rsidRDefault="005E0D3E" w:rsidP="005E0D3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47336C05" w14:textId="77777777" w:rsidR="005E0D3E" w:rsidRDefault="005E0D3E" w:rsidP="005E0D3E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47336C06" w14:textId="77777777" w:rsidR="005E0D3E" w:rsidRDefault="005E0D3E" w:rsidP="005E0D3E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47336C07" w14:textId="77777777" w:rsidR="005E0D3E" w:rsidRDefault="005E0D3E" w:rsidP="005E0D3E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47336C08" w14:textId="77777777" w:rsidR="005E0D3E" w:rsidRDefault="005E0D3E" w:rsidP="005E0D3E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7336C09" w14:textId="77777777" w:rsidR="005E0D3E" w:rsidRDefault="005E0D3E" w:rsidP="005E0D3E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47336C0A" w14:textId="77777777" w:rsidR="005E0D3E" w:rsidRDefault="005E0D3E" w:rsidP="005E0D3E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47336C0B" w14:textId="77777777" w:rsidR="005E0D3E" w:rsidRDefault="005E0D3E" w:rsidP="005E0D3E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47336C0C" w14:textId="77777777" w:rsidR="005E0D3E" w:rsidRDefault="005E0D3E" w:rsidP="005E0D3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47336C0D" w14:textId="77777777" w:rsidR="005E0D3E" w:rsidRDefault="005E0D3E" w:rsidP="005E0D3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47336C0E" w14:textId="77777777" w:rsidR="005E0D3E" w:rsidRDefault="005E0D3E" w:rsidP="005E0D3E">
      <w:pPr>
        <w:spacing w:line="276" w:lineRule="auto"/>
        <w:rPr>
          <w:sz w:val="24"/>
          <w:szCs w:val="24"/>
        </w:rPr>
      </w:pPr>
    </w:p>
    <w:p w14:paraId="47336C0F" w14:textId="77777777" w:rsidR="005E0D3E" w:rsidRDefault="005E0D3E" w:rsidP="005E0D3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47336C10" w14:textId="77777777" w:rsidR="005E0D3E" w:rsidRDefault="005E0D3E" w:rsidP="005E0D3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47336C11" w14:textId="77777777" w:rsidR="005E0D3E" w:rsidRDefault="005E0D3E" w:rsidP="005E0D3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7336C12" w14:textId="77777777" w:rsidR="005E0D3E" w:rsidRDefault="005E0D3E" w:rsidP="005E0D3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47336C13" w14:textId="77777777" w:rsidR="005E0D3E" w:rsidRDefault="005E0D3E" w:rsidP="005E0D3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47336C14" w14:textId="77777777" w:rsidR="005E0D3E" w:rsidRDefault="005E0D3E" w:rsidP="005E0D3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7336C15" w14:textId="77777777" w:rsidR="005E0D3E" w:rsidRDefault="005E0D3E" w:rsidP="005E0D3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47336C16" w14:textId="77777777" w:rsidR="005E0D3E" w:rsidRDefault="005E0D3E" w:rsidP="005E0D3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47336C17" w14:textId="77777777" w:rsidR="005E0D3E" w:rsidRDefault="005E0D3E" w:rsidP="005E0D3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47336C18" w14:textId="77777777" w:rsidR="005E0D3E" w:rsidRDefault="005E0D3E" w:rsidP="005E0D3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47336C19" w14:textId="77777777" w:rsidR="005E0D3E" w:rsidRDefault="005E0D3E" w:rsidP="005E0D3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47336C1A" w14:textId="77777777" w:rsidR="005E0D3E" w:rsidRDefault="005E0D3E" w:rsidP="005E0D3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47336C1B" w14:textId="77777777" w:rsidR="005E0D3E" w:rsidRDefault="005E0D3E" w:rsidP="005E0D3E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47336C1C" w14:textId="77777777" w:rsidR="005E0D3E" w:rsidRDefault="005E0D3E" w:rsidP="005E0D3E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47336C1D" w14:textId="6BEA1774" w:rsidR="005E0D3E" w:rsidRDefault="005E0D3E" w:rsidP="005E0D3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EF73C8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47336C1E" w14:textId="77777777" w:rsidR="005E0D3E" w:rsidRDefault="005E0D3E" w:rsidP="005E0D3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7336C1F" w14:textId="77777777" w:rsidR="005E0D3E" w:rsidRDefault="005E0D3E" w:rsidP="005E0D3E">
      <w:pPr>
        <w:rPr>
          <w:sz w:val="26"/>
          <w:szCs w:val="26"/>
        </w:rPr>
      </w:pPr>
    </w:p>
    <w:p w14:paraId="47336C20" w14:textId="77777777" w:rsidR="005E0D3E" w:rsidRDefault="005E0D3E" w:rsidP="005E0D3E">
      <w:pPr>
        <w:rPr>
          <w:sz w:val="26"/>
          <w:szCs w:val="26"/>
        </w:rPr>
      </w:pPr>
    </w:p>
    <w:p w14:paraId="49AE727C" w14:textId="77777777" w:rsidR="00EF73C8" w:rsidRPr="00CB6078" w:rsidRDefault="00EF73C8" w:rsidP="00EF73C8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446AE6F9" w14:textId="77777777" w:rsidR="00EF73C8" w:rsidRPr="00CB6078" w:rsidRDefault="00EF73C8" w:rsidP="00EF73C8">
      <w:pPr>
        <w:ind w:firstLine="0"/>
        <w:rPr>
          <w:sz w:val="26"/>
          <w:szCs w:val="26"/>
        </w:rPr>
      </w:pPr>
    </w:p>
    <w:p w14:paraId="47336C23" w14:textId="77777777" w:rsidR="008F73A3" w:rsidRPr="00697DC5" w:rsidRDefault="008F73A3" w:rsidP="005E0D3E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  <w:bookmarkStart w:id="1" w:name="_GoBack"/>
      <w:bookmarkEnd w:id="1"/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184CF7" w14:textId="77777777" w:rsidR="00EF1FA9" w:rsidRDefault="00EF1FA9">
      <w:r>
        <w:separator/>
      </w:r>
    </w:p>
  </w:endnote>
  <w:endnote w:type="continuationSeparator" w:id="0">
    <w:p w14:paraId="6C643699" w14:textId="77777777" w:rsidR="00EF1FA9" w:rsidRDefault="00EF1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EB6C76" w14:textId="77777777" w:rsidR="00EF1FA9" w:rsidRDefault="00EF1FA9">
      <w:r>
        <w:separator/>
      </w:r>
    </w:p>
  </w:footnote>
  <w:footnote w:type="continuationSeparator" w:id="0">
    <w:p w14:paraId="6A1D0442" w14:textId="77777777" w:rsidR="00EF1FA9" w:rsidRDefault="00EF1F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336C28" w14:textId="77777777" w:rsidR="00AD7048" w:rsidRDefault="00E7385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47336C29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0EFE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6F1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560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520E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C7DD4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56E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5DA6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2DD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66E3"/>
    <w:rsid w:val="005E02C1"/>
    <w:rsid w:val="005E0D3E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B6813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2AEC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6E2C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3D90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67FAB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DF6BD5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385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40F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453F"/>
    <w:rsid w:val="00EE6A8E"/>
    <w:rsid w:val="00EE6E8A"/>
    <w:rsid w:val="00EE7B38"/>
    <w:rsid w:val="00EF0964"/>
    <w:rsid w:val="00EF0A7A"/>
    <w:rsid w:val="00EF192F"/>
    <w:rsid w:val="00EF1B2A"/>
    <w:rsid w:val="00EF1FA9"/>
    <w:rsid w:val="00EF270A"/>
    <w:rsid w:val="00EF27AA"/>
    <w:rsid w:val="00EF27B8"/>
    <w:rsid w:val="00EF3756"/>
    <w:rsid w:val="00EF3F91"/>
    <w:rsid w:val="00EF5A9C"/>
    <w:rsid w:val="00EF69C1"/>
    <w:rsid w:val="00EF6AE5"/>
    <w:rsid w:val="00EF73C8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44BB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D778F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336B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A2A2F-C6EB-4F99-A387-607F0CD210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E02BDA-3A4E-46A9-B638-4ED1AFE6C91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0A12E139-9FAF-4E87-A502-698422967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609CF-B9A5-417F-A936-B930244EE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873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Болгова Лидия Николаевна</cp:lastModifiedBy>
  <cp:revision>3</cp:revision>
  <cp:lastPrinted>2010-09-30T13:29:00Z</cp:lastPrinted>
  <dcterms:created xsi:type="dcterms:W3CDTF">2016-09-28T09:56:00Z</dcterms:created>
  <dcterms:modified xsi:type="dcterms:W3CDTF">2016-09-28T11:13:00Z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